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98D" w:rsidRPr="00ED6500" w:rsidRDefault="0065698D" w:rsidP="0065698D">
      <w:pPr>
        <w:pStyle w:val="BodyText"/>
        <w:ind w:right="-7"/>
        <w:rPr>
          <w:i/>
          <w:sz w:val="18"/>
        </w:rPr>
      </w:pPr>
    </w:p>
    <w:p w:rsidR="0065698D" w:rsidRPr="00E50AB6" w:rsidRDefault="00761860" w:rsidP="0065698D">
      <w:pPr>
        <w:pStyle w:val="BodyText"/>
        <w:spacing w:after="0" w:line="480" w:lineRule="auto"/>
        <w:ind w:firstLine="567"/>
        <w:jc w:val="right"/>
        <w:rPr>
          <w:i/>
          <w:sz w:val="16"/>
        </w:rPr>
      </w:pPr>
      <w:r>
        <w:rPr>
          <w:i/>
          <w:sz w:val="16"/>
        </w:rPr>
        <w:t>Appendix</w:t>
      </w:r>
      <w:r w:rsidR="00F12B0C" w:rsidRPr="00E50AB6">
        <w:rPr>
          <w:i/>
          <w:sz w:val="16"/>
        </w:rPr>
        <w:t xml:space="preserve"> №</w:t>
      </w:r>
      <w:r w:rsidR="0065698D" w:rsidRPr="00E50AB6">
        <w:rPr>
          <w:i/>
          <w:sz w:val="16"/>
        </w:rPr>
        <w:t xml:space="preserve"> 7 </w:t>
      </w:r>
    </w:p>
    <w:p w:rsidR="00E50AB6" w:rsidRPr="00E50AB6" w:rsidRDefault="00E50AB6" w:rsidP="00E50AB6">
      <w:pPr>
        <w:pStyle w:val="BodyText"/>
        <w:spacing w:after="0"/>
        <w:ind w:right="-7" w:firstLine="567"/>
        <w:jc w:val="right"/>
        <w:rPr>
          <w:i/>
          <w:sz w:val="16"/>
        </w:rPr>
      </w:pPr>
      <w:r w:rsidRPr="00E50AB6">
        <w:rPr>
          <w:i/>
          <w:sz w:val="16"/>
        </w:rPr>
        <w:t>to the order of the Minister of Finance of RA No. 597-A</w:t>
      </w:r>
    </w:p>
    <w:p w:rsidR="00E50AB6" w:rsidRPr="00C41766" w:rsidRDefault="00E50AB6" w:rsidP="00E50AB6">
      <w:pPr>
        <w:pStyle w:val="BodyText"/>
        <w:spacing w:after="0"/>
        <w:ind w:right="-7" w:firstLine="567"/>
        <w:jc w:val="right"/>
        <w:rPr>
          <w:i/>
          <w:sz w:val="16"/>
        </w:rPr>
      </w:pPr>
      <w:r>
        <w:rPr>
          <w:i/>
          <w:sz w:val="16"/>
        </w:rPr>
        <w:t xml:space="preserve">dated </w:t>
      </w:r>
      <w:r w:rsidRPr="00C41766">
        <w:rPr>
          <w:i/>
          <w:sz w:val="16"/>
        </w:rPr>
        <w:t>November 04, 2019</w:t>
      </w:r>
    </w:p>
    <w:p w:rsidR="0065698D" w:rsidRPr="00ED6500" w:rsidRDefault="0065698D" w:rsidP="00E50AB6">
      <w:pPr>
        <w:pStyle w:val="BodyText"/>
        <w:spacing w:after="0"/>
        <w:ind w:right="-7" w:firstLine="567"/>
        <w:jc w:val="right"/>
        <w:rPr>
          <w:i/>
          <w:sz w:val="18"/>
          <w:szCs w:val="20"/>
          <w:lang w:val="af-ZA" w:eastAsia="ru-RU"/>
        </w:rPr>
      </w:pPr>
      <w:r w:rsidRPr="00ED6500">
        <w:rPr>
          <w:i/>
          <w:sz w:val="18"/>
          <w:szCs w:val="20"/>
          <w:lang w:val="af-ZA" w:eastAsia="ru-RU"/>
        </w:rPr>
        <w:tab/>
      </w:r>
    </w:p>
    <w:p w:rsidR="0065698D" w:rsidRPr="00C41766" w:rsidRDefault="00C41766" w:rsidP="0065698D">
      <w:pPr>
        <w:pStyle w:val="BodyText"/>
        <w:spacing w:after="0"/>
        <w:ind w:right="-7" w:firstLine="567"/>
        <w:jc w:val="right"/>
        <w:rPr>
          <w:i/>
          <w:u w:val="single"/>
          <w:lang w:eastAsia="ru-RU"/>
        </w:rPr>
      </w:pPr>
      <w:r>
        <w:rPr>
          <w:i/>
          <w:u w:val="single"/>
          <w:lang w:eastAsia="ru-RU"/>
        </w:rPr>
        <w:t>Model form</w:t>
      </w:r>
    </w:p>
    <w:p w:rsidR="0065698D" w:rsidRPr="00ED6500" w:rsidRDefault="0065698D" w:rsidP="0065698D">
      <w:pPr>
        <w:pStyle w:val="BodyTextIndent"/>
        <w:spacing w:line="240" w:lineRule="auto"/>
        <w:jc w:val="center"/>
        <w:rPr>
          <w:rFonts w:ascii="Times New Roman" w:hAnsi="Times New Roman"/>
          <w:i w:val="0"/>
          <w:lang w:val="af-ZA"/>
        </w:rPr>
      </w:pPr>
    </w:p>
    <w:p w:rsidR="00C41766" w:rsidRPr="00C41766" w:rsidRDefault="00C41766" w:rsidP="00C41766">
      <w:pPr>
        <w:pStyle w:val="BodyTextIndent"/>
        <w:spacing w:line="240" w:lineRule="auto"/>
        <w:jc w:val="center"/>
        <w:rPr>
          <w:rFonts w:ascii="Times New Roman" w:hAnsi="Times New Roman"/>
          <w:i w:val="0"/>
          <w:lang w:val="en-US"/>
        </w:rPr>
      </w:pPr>
      <w:r w:rsidRPr="00C41766">
        <w:rPr>
          <w:rFonts w:ascii="Times New Roman" w:hAnsi="Times New Roman"/>
          <w:i w:val="0"/>
          <w:lang w:val="en-US"/>
        </w:rPr>
        <w:t>A</w:t>
      </w:r>
      <w:r>
        <w:rPr>
          <w:rFonts w:ascii="Times New Roman" w:hAnsi="Times New Roman"/>
          <w:i w:val="0"/>
          <w:lang w:val="en-US"/>
        </w:rPr>
        <w:t>NNOUNCMENT</w:t>
      </w:r>
    </w:p>
    <w:p w:rsidR="0065698D" w:rsidRPr="00ED6500" w:rsidRDefault="00C41766" w:rsidP="00C41766">
      <w:pPr>
        <w:pStyle w:val="BodyTextIndent"/>
        <w:spacing w:line="240" w:lineRule="auto"/>
        <w:jc w:val="center"/>
        <w:rPr>
          <w:rFonts w:ascii="Times New Roman" w:hAnsi="Times New Roman"/>
          <w:i w:val="0"/>
          <w:lang w:val="af-ZA"/>
        </w:rPr>
      </w:pPr>
      <w:r w:rsidRPr="00C41766">
        <w:rPr>
          <w:rFonts w:ascii="Times New Roman" w:hAnsi="Times New Roman"/>
          <w:i w:val="0"/>
          <w:lang w:val="en-US"/>
        </w:rPr>
        <w:t xml:space="preserve">ABOUT OPEN COMPETITION </w:t>
      </w:r>
      <w:r w:rsidR="0065698D" w:rsidRPr="00ED6500">
        <w:rPr>
          <w:rFonts w:ascii="Times New Roman" w:hAnsi="Times New Roman"/>
          <w:i w:val="0"/>
          <w:lang w:val="af-ZA"/>
        </w:rPr>
        <w:t>*</w:t>
      </w:r>
    </w:p>
    <w:p w:rsidR="0065698D" w:rsidRPr="00ED6500" w:rsidRDefault="0065698D" w:rsidP="0065698D">
      <w:pPr>
        <w:pStyle w:val="BodyTextIndent"/>
        <w:spacing w:line="240" w:lineRule="auto"/>
        <w:jc w:val="center"/>
        <w:rPr>
          <w:rFonts w:ascii="Times New Roman" w:hAnsi="Times New Roman"/>
          <w:i w:val="0"/>
          <w:lang w:val="af-ZA"/>
        </w:rPr>
      </w:pPr>
    </w:p>
    <w:p w:rsidR="001B5870" w:rsidRDefault="001B5870" w:rsidP="0065698D">
      <w:pPr>
        <w:pStyle w:val="BodyTextIndent"/>
        <w:spacing w:line="240" w:lineRule="auto"/>
        <w:jc w:val="center"/>
        <w:rPr>
          <w:rFonts w:ascii="Times New Roman" w:hAnsi="Times New Roman"/>
          <w:i w:val="0"/>
          <w:lang w:val="af-ZA"/>
        </w:rPr>
      </w:pPr>
      <w:r w:rsidRPr="001B5870">
        <w:rPr>
          <w:rFonts w:ascii="Times New Roman" w:hAnsi="Times New Roman"/>
          <w:i w:val="0"/>
          <w:lang w:val="af-ZA"/>
        </w:rPr>
        <w:t>This text of the announcement is confirmed by the decision of the evaluation committee.</w:t>
      </w:r>
    </w:p>
    <w:p w:rsidR="005E6FE7" w:rsidRPr="001B5870" w:rsidRDefault="005E6FE7" w:rsidP="0065698D">
      <w:pPr>
        <w:pStyle w:val="BodyTextIndent"/>
        <w:spacing w:line="240" w:lineRule="auto"/>
        <w:jc w:val="center"/>
        <w:rPr>
          <w:rFonts w:ascii="Times New Roman" w:hAnsi="Times New Roman"/>
          <w:i w:val="0"/>
          <w:lang w:val="en-US"/>
        </w:rPr>
      </w:pPr>
      <w:r w:rsidRPr="001B5870">
        <w:rPr>
          <w:rFonts w:ascii="Times New Roman" w:hAnsi="Times New Roman"/>
          <w:i w:val="0"/>
          <w:lang w:val="en-US"/>
        </w:rPr>
        <w:t>20</w:t>
      </w:r>
      <w:r w:rsidR="00FF2ECB" w:rsidRPr="00F05596">
        <w:rPr>
          <w:rFonts w:ascii="Times New Roman" w:hAnsi="Times New Roman"/>
          <w:i w:val="0"/>
          <w:lang w:val="en-US"/>
        </w:rPr>
        <w:t>19</w:t>
      </w:r>
      <w:r w:rsidR="00FF2ECB">
        <w:rPr>
          <w:rFonts w:ascii="Times New Roman" w:hAnsi="Times New Roman"/>
          <w:i w:val="0"/>
          <w:lang w:val="en-US"/>
        </w:rPr>
        <w:t>y</w:t>
      </w:r>
      <w:r w:rsidRPr="001B5870">
        <w:rPr>
          <w:rFonts w:ascii="Times New Roman" w:hAnsi="Times New Roman"/>
          <w:i w:val="0"/>
          <w:lang w:val="en-US"/>
        </w:rPr>
        <w:t>,</w:t>
      </w:r>
      <w:r w:rsidR="00FF2ECB">
        <w:rPr>
          <w:rFonts w:ascii="Times New Roman" w:hAnsi="Times New Roman"/>
          <w:i w:val="0"/>
          <w:lang w:val="en-US"/>
        </w:rPr>
        <w:t>December 30</w:t>
      </w:r>
    </w:p>
    <w:p w:rsidR="0065698D" w:rsidRPr="00ED6500" w:rsidRDefault="0065698D" w:rsidP="0065698D">
      <w:pPr>
        <w:pStyle w:val="BodyTextIndent"/>
        <w:spacing w:line="240" w:lineRule="auto"/>
        <w:jc w:val="center"/>
        <w:rPr>
          <w:rFonts w:ascii="Times New Roman" w:hAnsi="Times New Roman"/>
          <w:i w:val="0"/>
          <w:lang w:val="af-ZA"/>
        </w:rPr>
      </w:pPr>
    </w:p>
    <w:p w:rsidR="0065698D" w:rsidRPr="00ED6500" w:rsidRDefault="008D6E93" w:rsidP="0065698D">
      <w:pPr>
        <w:pStyle w:val="BodyTextIndent"/>
        <w:spacing w:line="240" w:lineRule="auto"/>
        <w:jc w:val="center"/>
        <w:rPr>
          <w:rFonts w:ascii="Times New Roman" w:hAnsi="Times New Roman"/>
          <w:i w:val="0"/>
          <w:lang w:val="af-ZA"/>
        </w:rPr>
      </w:pPr>
      <w:r w:rsidRPr="008D6E93">
        <w:rPr>
          <w:rFonts w:ascii="Times New Roman" w:hAnsi="Times New Roman"/>
          <w:i w:val="0"/>
          <w:lang w:val="en-US"/>
        </w:rPr>
        <w:t>CPT code</w:t>
      </w:r>
      <w:r w:rsidR="0098562B" w:rsidRPr="008D6E93">
        <w:rPr>
          <w:rFonts w:ascii="Times New Roman" w:hAnsi="Times New Roman"/>
          <w:i w:val="0"/>
          <w:lang w:val="en-US"/>
        </w:rPr>
        <w:t>:</w:t>
      </w:r>
      <w:r w:rsidR="0065698D" w:rsidRPr="00ED6500">
        <w:rPr>
          <w:rFonts w:ascii="Times New Roman" w:hAnsi="Times New Roman"/>
          <w:i w:val="0"/>
          <w:lang w:val="af-ZA"/>
        </w:rPr>
        <w:t xml:space="preserve"> </w:t>
      </w:r>
      <w:r w:rsidR="008616F5">
        <w:rPr>
          <w:rFonts w:ascii="GHEA Grapalat" w:hAnsi="GHEA Grapalat"/>
          <w:i w:val="0"/>
          <w:lang w:val="hy-AM"/>
        </w:rPr>
        <w:t>Հ2ՀԿ</w:t>
      </w:r>
      <w:r w:rsidR="008616F5">
        <w:rPr>
          <w:rFonts w:ascii="GHEA Grapalat" w:hAnsi="GHEA Grapalat"/>
          <w:i w:val="0"/>
          <w:lang w:val="af-ZA"/>
        </w:rPr>
        <w:t>-</w:t>
      </w:r>
      <w:r w:rsidR="008616F5" w:rsidRPr="00595447">
        <w:rPr>
          <w:rFonts w:ascii="GHEA Grapalat" w:hAnsi="GHEA Grapalat"/>
          <w:i w:val="0"/>
          <w:lang w:val="hy-AM"/>
        </w:rPr>
        <w:t>ԳՀ</w:t>
      </w:r>
      <w:r w:rsidR="008616F5" w:rsidRPr="00595447">
        <w:rPr>
          <w:rFonts w:ascii="GHEA Grapalat" w:hAnsi="GHEA Grapalat"/>
          <w:i w:val="0"/>
          <w:lang w:val="af-ZA"/>
        </w:rPr>
        <w:t>ԱՊՁԲ</w:t>
      </w:r>
      <w:r w:rsidR="008616F5">
        <w:rPr>
          <w:rFonts w:ascii="GHEA Grapalat" w:hAnsi="GHEA Grapalat"/>
          <w:i w:val="0"/>
          <w:lang w:val="af-ZA"/>
        </w:rPr>
        <w:t>-20</w:t>
      </w:r>
      <w:r w:rsidR="008616F5">
        <w:rPr>
          <w:rFonts w:ascii="GHEA Grapalat" w:hAnsi="GHEA Grapalat"/>
          <w:i w:val="0"/>
          <w:lang w:val="hy-AM"/>
        </w:rPr>
        <w:t>20</w:t>
      </w:r>
      <w:r w:rsidR="008616F5">
        <w:rPr>
          <w:rFonts w:ascii="GHEA Grapalat" w:hAnsi="GHEA Grapalat"/>
          <w:i w:val="0"/>
          <w:lang w:val="af-ZA"/>
        </w:rPr>
        <w:t>/01</w:t>
      </w:r>
      <w:r w:rsidR="008616F5">
        <w:rPr>
          <w:rFonts w:ascii="GHEA Grapalat" w:hAnsi="GHEA Grapalat"/>
          <w:i w:val="0"/>
          <w:lang w:val="hy-AM"/>
        </w:rPr>
        <w:t>-1</w:t>
      </w:r>
      <w:r w:rsidR="0065698D" w:rsidRPr="00ED6500">
        <w:rPr>
          <w:rFonts w:ascii="Times New Roman" w:hAnsi="Times New Roman"/>
          <w:i w:val="0"/>
          <w:u w:val="single"/>
          <w:lang w:val="af-ZA"/>
        </w:rPr>
        <w:t xml:space="preserve">    </w:t>
      </w:r>
    </w:p>
    <w:p w:rsidR="0065698D" w:rsidRPr="00ED6500" w:rsidRDefault="0065698D" w:rsidP="0065698D">
      <w:pPr>
        <w:pStyle w:val="BodyTextIndent"/>
        <w:spacing w:line="240" w:lineRule="auto"/>
        <w:rPr>
          <w:rFonts w:ascii="Times New Roman" w:hAnsi="Times New Roman"/>
          <w:i w:val="0"/>
          <w:lang w:val="af-ZA"/>
        </w:rPr>
      </w:pPr>
    </w:p>
    <w:p w:rsidR="008616F5" w:rsidRPr="008616F5" w:rsidRDefault="008D6E93" w:rsidP="008616F5">
      <w:pPr>
        <w:pStyle w:val="BodyTextIndent"/>
        <w:spacing w:line="240" w:lineRule="auto"/>
        <w:ind w:firstLine="708"/>
        <w:jc w:val="left"/>
        <w:rPr>
          <w:rFonts w:ascii="Times New Roman" w:hAnsi="Times New Roman"/>
          <w:i w:val="0"/>
          <w:lang w:val="en-US"/>
        </w:rPr>
      </w:pPr>
      <w:r>
        <w:rPr>
          <w:rFonts w:ascii="Times New Roman" w:hAnsi="Times New Roman"/>
          <w:i w:val="0"/>
          <w:lang w:val="af-ZA"/>
        </w:rPr>
        <w:t>Customer</w:t>
      </w:r>
      <w:r w:rsidR="0065698D" w:rsidRPr="00ED6500">
        <w:rPr>
          <w:rFonts w:ascii="Times New Roman" w:hAnsi="Times New Roman"/>
          <w:i w:val="0"/>
          <w:lang w:val="af-ZA"/>
        </w:rPr>
        <w:t xml:space="preserve"> </w:t>
      </w:r>
      <w:r w:rsidR="00F05596" w:rsidRPr="00F05596">
        <w:rPr>
          <w:rFonts w:ascii="Times New Roman" w:hAnsi="Times New Roman"/>
          <w:i w:val="0"/>
          <w:lang w:val="af-ZA"/>
        </w:rPr>
        <w:t>Republican N2 Educational Complex</w:t>
      </w:r>
      <w:r w:rsidR="0065698D" w:rsidRPr="00ED6500">
        <w:rPr>
          <w:rFonts w:ascii="Times New Roman" w:hAnsi="Times New Roman"/>
          <w:i w:val="0"/>
          <w:lang w:val="af-ZA"/>
        </w:rPr>
        <w:t xml:space="preserve">, </w:t>
      </w:r>
      <w:r w:rsidR="007111A0" w:rsidRPr="007111A0">
        <w:rPr>
          <w:rFonts w:ascii="Times New Roman" w:hAnsi="Times New Roman"/>
          <w:i w:val="0"/>
          <w:lang w:val="en-US"/>
        </w:rPr>
        <w:t xml:space="preserve">which is located at </w:t>
      </w:r>
      <w:r w:rsidR="00F05596">
        <w:rPr>
          <w:rFonts w:ascii="Times New Roman" w:hAnsi="Times New Roman"/>
          <w:i w:val="0"/>
          <w:lang w:val="en-US"/>
        </w:rPr>
        <w:t>113 Raffi,Yerevan</w:t>
      </w:r>
      <w:r w:rsidR="008616F5">
        <w:rPr>
          <w:rFonts w:ascii="Times New Roman" w:hAnsi="Times New Roman"/>
          <w:i w:val="0"/>
          <w:lang w:val="en-US"/>
        </w:rPr>
        <w:t xml:space="preserve"> </w:t>
      </w:r>
      <w:r w:rsidR="007111A0" w:rsidRPr="007111A0">
        <w:rPr>
          <w:rFonts w:ascii="Times New Roman" w:hAnsi="Times New Roman"/>
          <w:i w:val="0"/>
          <w:lang w:val="af-ZA"/>
        </w:rPr>
        <w:t xml:space="preserve">announces an open tender, which </w:t>
      </w:r>
      <w:r w:rsidR="007111A0">
        <w:rPr>
          <w:rFonts w:ascii="Times New Roman" w:hAnsi="Times New Roman"/>
          <w:i w:val="0"/>
          <w:lang w:val="af-ZA"/>
        </w:rPr>
        <w:t>shall be</w:t>
      </w:r>
      <w:r w:rsidR="007111A0" w:rsidRPr="007111A0">
        <w:rPr>
          <w:rFonts w:ascii="Times New Roman" w:hAnsi="Times New Roman"/>
          <w:i w:val="0"/>
          <w:lang w:val="af-ZA"/>
        </w:rPr>
        <w:t xml:space="preserve"> carried out in one step.</w:t>
      </w:r>
      <w:r w:rsidR="0065698D" w:rsidRPr="00ED6500">
        <w:rPr>
          <w:rFonts w:ascii="Times New Roman" w:hAnsi="Times New Roman"/>
          <w:i w:val="0"/>
          <w:lang w:val="af-ZA"/>
        </w:rPr>
        <w:tab/>
      </w:r>
    </w:p>
    <w:p w:rsidR="003A1575" w:rsidRPr="00ED6500" w:rsidRDefault="00F80202" w:rsidP="0065698D">
      <w:pPr>
        <w:pStyle w:val="BodyTextIndent"/>
        <w:spacing w:line="240" w:lineRule="auto"/>
        <w:ind w:firstLine="0"/>
        <w:rPr>
          <w:rFonts w:ascii="Times New Roman" w:hAnsi="Times New Roman"/>
          <w:i w:val="0"/>
          <w:lang w:val="af-ZA"/>
        </w:rPr>
      </w:pPr>
      <w:r w:rsidRPr="00F80202">
        <w:rPr>
          <w:rFonts w:ascii="Times New Roman" w:hAnsi="Times New Roman"/>
          <w:i w:val="0"/>
          <w:lang w:val="af-ZA"/>
        </w:rPr>
        <w:t xml:space="preserve">The participant selected as a result of this procedure, in the prescribed manner will be invited to conclude a supply agreement (hereinafter </w:t>
      </w:r>
      <w:r>
        <w:rPr>
          <w:rFonts w:ascii="Times New Roman" w:hAnsi="Times New Roman"/>
          <w:i w:val="0"/>
          <w:lang w:val="af-ZA"/>
        </w:rPr>
        <w:t>agreement</w:t>
      </w:r>
      <w:r w:rsidRPr="00F80202">
        <w:rPr>
          <w:rFonts w:ascii="Times New Roman" w:hAnsi="Times New Roman"/>
          <w:i w:val="0"/>
          <w:lang w:val="af-ZA"/>
        </w:rPr>
        <w:t>)</w:t>
      </w:r>
      <w:r w:rsidR="003A1575" w:rsidRPr="00ED6500">
        <w:rPr>
          <w:rFonts w:ascii="Times New Roman" w:hAnsi="Times New Roman"/>
          <w:i w:val="0"/>
          <w:lang w:val="af-ZA"/>
        </w:rPr>
        <w:t xml:space="preserve"> </w:t>
      </w:r>
      <w:r w:rsidR="00F05596" w:rsidRPr="00F05596">
        <w:rPr>
          <w:rFonts w:ascii="Times New Roman" w:hAnsi="Times New Roman"/>
          <w:i w:val="0"/>
          <w:lang w:val="af-ZA"/>
        </w:rPr>
        <w:t>food</w:t>
      </w:r>
      <w:r w:rsidR="003A1575" w:rsidRPr="00F80202">
        <w:rPr>
          <w:rFonts w:ascii="Times New Roman" w:hAnsi="Times New Roman"/>
          <w:i w:val="0"/>
          <w:lang w:val="en-US"/>
        </w:rPr>
        <w:t>.</w:t>
      </w:r>
      <w:r w:rsidR="0065698D" w:rsidRPr="00ED6500">
        <w:rPr>
          <w:rFonts w:ascii="Times New Roman" w:hAnsi="Times New Roman"/>
          <w:i w:val="0"/>
          <w:lang w:val="af-ZA"/>
        </w:rPr>
        <w:t xml:space="preserve">    </w:t>
      </w:r>
    </w:p>
    <w:p w:rsidR="003E3676" w:rsidRDefault="003A1575" w:rsidP="0065698D">
      <w:pPr>
        <w:pStyle w:val="BodyTextIndent"/>
        <w:spacing w:line="240" w:lineRule="auto"/>
        <w:ind w:firstLine="0"/>
        <w:rPr>
          <w:rFonts w:ascii="Times New Roman" w:hAnsi="Times New Roman"/>
          <w:i w:val="0"/>
          <w:lang w:val="af-ZA"/>
        </w:rPr>
      </w:pPr>
      <w:r w:rsidRPr="00F80202">
        <w:rPr>
          <w:rFonts w:ascii="Times New Roman" w:hAnsi="Times New Roman"/>
          <w:i w:val="0"/>
          <w:lang w:val="en-US"/>
        </w:rPr>
        <w:t xml:space="preserve"> </w:t>
      </w:r>
      <w:r w:rsidR="003E3676" w:rsidRPr="003E3676">
        <w:rPr>
          <w:rFonts w:ascii="Times New Roman" w:hAnsi="Times New Roman"/>
          <w:i w:val="0"/>
          <w:lang w:val="af-ZA"/>
        </w:rPr>
        <w:t>According to the 7th article of the RA Law “On Procurements”, any person, regardless of whether they are a foreign natural person, organization or stateless person, has an equal right to participate in this procedure.</w:t>
      </w:r>
    </w:p>
    <w:p w:rsidR="003A1575" w:rsidRPr="00AD11F2" w:rsidRDefault="00AD11F2" w:rsidP="0065698D">
      <w:pPr>
        <w:pStyle w:val="BodyTextIndent"/>
        <w:spacing w:line="240" w:lineRule="auto"/>
        <w:ind w:firstLine="0"/>
        <w:rPr>
          <w:rFonts w:ascii="Times New Roman" w:hAnsi="Times New Roman"/>
          <w:i w:val="0"/>
          <w:lang w:val="en-US"/>
        </w:rPr>
      </w:pPr>
      <w:r w:rsidRPr="00AD11F2">
        <w:rPr>
          <w:rFonts w:ascii="Times New Roman" w:hAnsi="Times New Roman"/>
          <w:i w:val="0"/>
          <w:lang w:val="en-US"/>
        </w:rPr>
        <w:t>The conditions for persons who are not eligible to participate in this procedure, as well as for participants, are established by an invitation to this procedure.</w:t>
      </w:r>
    </w:p>
    <w:p w:rsidR="003E52AF" w:rsidRPr="003E52AF" w:rsidRDefault="003E52AF" w:rsidP="003A1575">
      <w:pPr>
        <w:pStyle w:val="BodyTextIndent"/>
        <w:spacing w:line="240" w:lineRule="auto"/>
        <w:ind w:firstLine="0"/>
        <w:rPr>
          <w:rFonts w:ascii="Times New Roman" w:hAnsi="Times New Roman"/>
          <w:i w:val="0"/>
          <w:lang w:val="en-US"/>
        </w:rPr>
      </w:pPr>
      <w:r w:rsidRPr="003E52AF">
        <w:rPr>
          <w:rFonts w:ascii="Times New Roman" w:hAnsi="Times New Roman"/>
          <w:i w:val="0"/>
          <w:lang w:val="en-US"/>
        </w:rPr>
        <w:t>The selected participant shall be determined from the number of participants who submitted applications rated as satisfactory by non-price conditions, on the basis of the preference of the participant who submitted the minimum price offer.</w:t>
      </w:r>
    </w:p>
    <w:p w:rsidR="0065698D" w:rsidRPr="003E52AF" w:rsidRDefault="003E52AF" w:rsidP="003A1575">
      <w:pPr>
        <w:pStyle w:val="BodyTextIndent"/>
        <w:spacing w:line="240" w:lineRule="auto"/>
        <w:ind w:firstLine="0"/>
        <w:rPr>
          <w:rFonts w:ascii="Times New Roman" w:hAnsi="Times New Roman"/>
          <w:i w:val="0"/>
          <w:lang w:val="en-US"/>
        </w:rPr>
      </w:pPr>
      <w:r w:rsidRPr="003E52AF">
        <w:rPr>
          <w:rFonts w:ascii="Times New Roman" w:hAnsi="Times New Roman"/>
          <w:i w:val="0"/>
          <w:lang w:val="en-US"/>
        </w:rPr>
        <w:t>The provisions of the public procurement agreement of the World Trade Organization apply to this procedure.</w:t>
      </w:r>
      <w:r w:rsidR="0065698D" w:rsidRPr="00ED6500">
        <w:rPr>
          <w:rStyle w:val="FootnoteReference"/>
          <w:rFonts w:ascii="Times New Roman" w:hAnsi="Times New Roman"/>
          <w:i w:val="0"/>
          <w:lang w:val="af-ZA"/>
        </w:rPr>
        <w:footnoteReference w:id="1"/>
      </w:r>
    </w:p>
    <w:p w:rsidR="0065698D" w:rsidRPr="00ED6500" w:rsidRDefault="00F16467" w:rsidP="00BC2EC4">
      <w:pPr>
        <w:pStyle w:val="BodyTextIndent"/>
        <w:spacing w:line="240" w:lineRule="auto"/>
        <w:ind w:firstLine="0"/>
        <w:rPr>
          <w:rFonts w:ascii="Times New Roman" w:hAnsi="Times New Roman"/>
          <w:i w:val="0"/>
          <w:lang w:val="af-ZA"/>
        </w:rPr>
      </w:pPr>
      <w:r w:rsidRPr="00F16467">
        <w:rPr>
          <w:rFonts w:ascii="Times New Roman" w:hAnsi="Times New Roman"/>
          <w:i w:val="0"/>
          <w:lang w:val="en-US"/>
        </w:rPr>
        <w:t xml:space="preserve">To receive an invitation to the procedure in writing, you must contact the customer before </w:t>
      </w:r>
      <w:r w:rsidR="00F05596">
        <w:rPr>
          <w:rFonts w:ascii="Times New Roman" w:hAnsi="Times New Roman"/>
          <w:i w:val="0"/>
          <w:lang w:val="hy-AM"/>
        </w:rPr>
        <w:t>9-15</w:t>
      </w:r>
      <w:r w:rsidRPr="00F16467">
        <w:rPr>
          <w:rFonts w:ascii="Times New Roman" w:hAnsi="Times New Roman"/>
          <w:i w:val="0"/>
          <w:lang w:val="en-US"/>
        </w:rPr>
        <w:t xml:space="preserve"> hours of the </w:t>
      </w:r>
      <w:r w:rsidR="00F05596">
        <w:rPr>
          <w:rFonts w:ascii="Times New Roman" w:hAnsi="Times New Roman"/>
          <w:i w:val="0"/>
          <w:lang w:val="hy-AM"/>
        </w:rPr>
        <w:t>7</w:t>
      </w:r>
      <w:r w:rsidRPr="00F16467">
        <w:rPr>
          <w:rFonts w:ascii="Times New Roman" w:hAnsi="Times New Roman"/>
          <w:i w:val="0"/>
          <w:lang w:val="en-US"/>
        </w:rPr>
        <w:t xml:space="preserve"> day calculated from the date of publication of this announcement</w:t>
      </w:r>
    </w:p>
    <w:p w:rsidR="002E6EF3" w:rsidRDefault="002E6EF3" w:rsidP="00BC2EC4">
      <w:pPr>
        <w:pStyle w:val="BodyTextIndent"/>
        <w:spacing w:line="240" w:lineRule="auto"/>
        <w:ind w:firstLine="0"/>
        <w:rPr>
          <w:rFonts w:ascii="Times New Roman" w:hAnsi="Times New Roman"/>
          <w:i w:val="0"/>
          <w:lang w:val="en-US"/>
        </w:rPr>
      </w:pPr>
      <w:r w:rsidRPr="002E6EF3">
        <w:rPr>
          <w:rFonts w:ascii="Times New Roman" w:hAnsi="Times New Roman"/>
          <w:i w:val="0"/>
          <w:lang w:val="en-US"/>
        </w:rPr>
        <w:t>In the case of a requirement to present an invitation in electronic form, the customer shall provide for free the provision of an invitation in electronic form during the business day following the day of receipt of the application.</w:t>
      </w:r>
    </w:p>
    <w:p w:rsidR="00F41FFA" w:rsidRDefault="00F41FFA" w:rsidP="00BC2EC4">
      <w:pPr>
        <w:pStyle w:val="BodyTextIndent"/>
        <w:spacing w:line="240" w:lineRule="auto"/>
        <w:ind w:firstLine="0"/>
        <w:rPr>
          <w:rFonts w:ascii="Times New Roman" w:hAnsi="Times New Roman"/>
          <w:i w:val="0"/>
          <w:lang w:val="en-US"/>
        </w:rPr>
      </w:pPr>
      <w:r w:rsidRPr="00F41FFA">
        <w:rPr>
          <w:rFonts w:ascii="Times New Roman" w:hAnsi="Times New Roman"/>
          <w:i w:val="0"/>
          <w:lang w:val="en-US"/>
        </w:rPr>
        <w:t>Failure to receive an invitation does not limit a participant’s right to participate in this procedure.</w:t>
      </w:r>
    </w:p>
    <w:p w:rsidR="00BC2EC4" w:rsidRPr="00F05596" w:rsidRDefault="00F41FFA" w:rsidP="00BC2EC4">
      <w:pPr>
        <w:pStyle w:val="BodyTextIndent"/>
        <w:spacing w:line="240" w:lineRule="auto"/>
        <w:ind w:firstLine="0"/>
        <w:rPr>
          <w:rFonts w:ascii="Times New Roman" w:hAnsi="Times New Roman"/>
          <w:i w:val="0"/>
          <w:lang w:val="en-US"/>
        </w:rPr>
      </w:pPr>
      <w:r w:rsidRPr="00F41FFA">
        <w:rPr>
          <w:rFonts w:ascii="Times New Roman" w:hAnsi="Times New Roman"/>
          <w:i w:val="0"/>
          <w:lang w:val="en-US"/>
        </w:rPr>
        <w:t xml:space="preserve">Applications for participation in this procedure must be submitted to the </w:t>
      </w:r>
      <w:r>
        <w:rPr>
          <w:rFonts w:ascii="Times New Roman" w:hAnsi="Times New Roman"/>
          <w:i w:val="0"/>
          <w:lang w:val="en-US"/>
        </w:rPr>
        <w:t>following</w:t>
      </w:r>
      <w:r w:rsidR="00C16EB9">
        <w:rPr>
          <w:rFonts w:ascii="Times New Roman" w:hAnsi="Times New Roman"/>
          <w:i w:val="0"/>
          <w:lang w:val="en-US"/>
        </w:rPr>
        <w:t xml:space="preserve"> </w:t>
      </w:r>
      <w:r w:rsidRPr="00F41FFA">
        <w:rPr>
          <w:rFonts w:ascii="Times New Roman" w:hAnsi="Times New Roman"/>
          <w:i w:val="0"/>
          <w:lang w:val="en-US"/>
        </w:rPr>
        <w:t xml:space="preserve">address </w:t>
      </w:r>
      <w:r w:rsidR="00F05596">
        <w:rPr>
          <w:rFonts w:ascii="Times New Roman" w:hAnsi="Times New Roman"/>
          <w:i w:val="0"/>
          <w:lang w:val="hy-AM"/>
        </w:rPr>
        <w:t xml:space="preserve">113 </w:t>
      </w:r>
      <w:r w:rsidR="00F05596">
        <w:rPr>
          <w:rFonts w:ascii="Times New Roman" w:hAnsi="Times New Roman"/>
          <w:i w:val="0"/>
          <w:lang w:val="en-US"/>
        </w:rPr>
        <w:t>Raffi, Yerevan</w:t>
      </w:r>
    </w:p>
    <w:p w:rsidR="00944FAC" w:rsidRPr="00944FAC" w:rsidRDefault="00C16EB9" w:rsidP="00944FAC">
      <w:pPr>
        <w:pStyle w:val="BodyTextIndent"/>
        <w:spacing w:line="240" w:lineRule="auto"/>
        <w:ind w:firstLine="0"/>
        <w:rPr>
          <w:rFonts w:ascii="Times New Roman" w:hAnsi="Times New Roman"/>
          <w:i w:val="0"/>
          <w:lang w:val="en-US"/>
        </w:rPr>
      </w:pPr>
      <w:r w:rsidRPr="00C16EB9">
        <w:rPr>
          <w:rFonts w:ascii="Times New Roman" w:hAnsi="Times New Roman"/>
          <w:i w:val="0"/>
          <w:lang w:val="en-US"/>
        </w:rPr>
        <w:t>in</w:t>
      </w:r>
      <w:r w:rsidRPr="00944FAC">
        <w:rPr>
          <w:rFonts w:ascii="Times New Roman" w:hAnsi="Times New Roman"/>
          <w:i w:val="0"/>
          <w:lang w:val="en-US"/>
        </w:rPr>
        <w:t xml:space="preserve"> </w:t>
      </w:r>
      <w:r w:rsidRPr="00C16EB9">
        <w:rPr>
          <w:rFonts w:ascii="Times New Roman" w:hAnsi="Times New Roman"/>
          <w:i w:val="0"/>
          <w:lang w:val="en-US"/>
        </w:rPr>
        <w:t>documental</w:t>
      </w:r>
      <w:r w:rsidRPr="00944FAC">
        <w:rPr>
          <w:rFonts w:ascii="Times New Roman" w:hAnsi="Times New Roman"/>
          <w:i w:val="0"/>
          <w:lang w:val="en-US"/>
        </w:rPr>
        <w:t xml:space="preserve"> </w:t>
      </w:r>
      <w:r w:rsidRPr="00C16EB9">
        <w:rPr>
          <w:rFonts w:ascii="Times New Roman" w:hAnsi="Times New Roman"/>
          <w:i w:val="0"/>
          <w:lang w:val="en-US"/>
        </w:rPr>
        <w:t>appearance</w:t>
      </w:r>
      <w:r w:rsidR="00436170" w:rsidRPr="00944FAC">
        <w:rPr>
          <w:rFonts w:ascii="Times New Roman" w:hAnsi="Times New Roman"/>
          <w:i w:val="0"/>
          <w:lang w:val="en-US"/>
        </w:rPr>
        <w:t xml:space="preserve"> </w:t>
      </w:r>
      <w:r>
        <w:rPr>
          <w:rFonts w:ascii="Times New Roman" w:hAnsi="Times New Roman"/>
          <w:i w:val="0"/>
          <w:lang w:val="en-US"/>
        </w:rPr>
        <w:t>before</w:t>
      </w:r>
      <w:r w:rsidR="00436170" w:rsidRPr="00944FAC">
        <w:rPr>
          <w:rFonts w:ascii="Times New Roman" w:hAnsi="Times New Roman"/>
          <w:i w:val="0"/>
          <w:lang w:val="en-US"/>
        </w:rPr>
        <w:t xml:space="preserve"> </w:t>
      </w:r>
      <w:r w:rsidR="00F05596">
        <w:rPr>
          <w:rFonts w:ascii="Times New Roman" w:hAnsi="Times New Roman"/>
          <w:i w:val="0"/>
          <w:lang w:val="en-US"/>
        </w:rPr>
        <w:t>9-15</w:t>
      </w:r>
      <w:r w:rsidR="00436170" w:rsidRPr="00944FAC">
        <w:rPr>
          <w:rFonts w:ascii="Times New Roman" w:hAnsi="Times New Roman"/>
          <w:i w:val="0"/>
          <w:lang w:val="en-US"/>
        </w:rPr>
        <w:t xml:space="preserve"> </w:t>
      </w:r>
      <w:r>
        <w:rPr>
          <w:rFonts w:ascii="Times New Roman" w:hAnsi="Times New Roman"/>
          <w:i w:val="0"/>
          <w:lang w:val="en-US"/>
        </w:rPr>
        <w:t>hour</w:t>
      </w:r>
      <w:r w:rsidR="00436170" w:rsidRPr="00944FAC">
        <w:rPr>
          <w:rFonts w:ascii="Times New Roman" w:hAnsi="Times New Roman"/>
          <w:i w:val="0"/>
          <w:lang w:val="en-US"/>
        </w:rPr>
        <w:t xml:space="preserve"> </w:t>
      </w:r>
      <w:r w:rsidR="00F05596">
        <w:rPr>
          <w:rFonts w:ascii="Times New Roman" w:hAnsi="Times New Roman"/>
          <w:i w:val="0"/>
          <w:lang w:val="en-US"/>
        </w:rPr>
        <w:t>7</w:t>
      </w:r>
      <w:r>
        <w:rPr>
          <w:rFonts w:ascii="Times New Roman" w:hAnsi="Times New Roman"/>
          <w:i w:val="0"/>
          <w:lang w:val="en-US"/>
        </w:rPr>
        <w:t xml:space="preserve">th day </w:t>
      </w:r>
      <w:r w:rsidR="00944FAC" w:rsidRPr="00944FAC">
        <w:rPr>
          <w:rFonts w:ascii="Times New Roman" w:hAnsi="Times New Roman"/>
          <w:i w:val="0"/>
          <w:lang w:val="en-US"/>
        </w:rPr>
        <w:t>from the date of publication of this announcement.</w:t>
      </w:r>
    </w:p>
    <w:p w:rsidR="004C42CF" w:rsidRDefault="004C42CF" w:rsidP="0065698D">
      <w:pPr>
        <w:pStyle w:val="BodyTextIndent"/>
        <w:spacing w:line="240" w:lineRule="auto"/>
        <w:ind w:firstLine="708"/>
        <w:rPr>
          <w:rFonts w:ascii="Times New Roman" w:hAnsi="Times New Roman"/>
          <w:i w:val="0"/>
          <w:lang w:val="af-ZA"/>
        </w:rPr>
      </w:pPr>
      <w:r w:rsidRPr="004C42CF">
        <w:rPr>
          <w:rFonts w:ascii="Times New Roman" w:hAnsi="Times New Roman"/>
          <w:i w:val="0"/>
          <w:lang w:val="af-ZA"/>
        </w:rPr>
        <w:t>Applications, in addition to Armenian, can also be submitted in English or Russian.</w:t>
      </w:r>
    </w:p>
    <w:p w:rsidR="00E01ED2" w:rsidRPr="0030636C" w:rsidRDefault="0030636C" w:rsidP="0065698D">
      <w:pPr>
        <w:pStyle w:val="BodyTextIndent"/>
        <w:spacing w:line="240" w:lineRule="auto"/>
        <w:ind w:firstLine="708"/>
        <w:rPr>
          <w:rFonts w:ascii="Times New Roman" w:hAnsi="Times New Roman"/>
          <w:i w:val="0"/>
          <w:lang w:val="en-US"/>
        </w:rPr>
      </w:pPr>
      <w:r w:rsidRPr="0030636C">
        <w:rPr>
          <w:rFonts w:ascii="Times New Roman" w:hAnsi="Times New Roman"/>
          <w:i w:val="0"/>
          <w:lang w:val="en-US"/>
        </w:rPr>
        <w:t xml:space="preserve">Applications will be opened at </w:t>
      </w:r>
      <w:r w:rsidR="00F05596">
        <w:rPr>
          <w:rFonts w:ascii="Times New Roman" w:hAnsi="Times New Roman"/>
          <w:i w:val="0"/>
          <w:lang w:val="en-US"/>
        </w:rPr>
        <w:t>113 Raffi</w:t>
      </w:r>
      <w:r w:rsidR="00E01ED2" w:rsidRPr="0030636C">
        <w:rPr>
          <w:rFonts w:ascii="Times New Roman" w:hAnsi="Times New Roman"/>
          <w:i w:val="0"/>
          <w:lang w:val="en-US"/>
        </w:rPr>
        <w:t xml:space="preserve"> </w:t>
      </w:r>
      <w:r w:rsidRPr="0030636C">
        <w:rPr>
          <w:rFonts w:ascii="Times New Roman" w:hAnsi="Times New Roman"/>
          <w:i w:val="0"/>
          <w:lang w:val="en-US"/>
        </w:rPr>
        <w:t>in “</w:t>
      </w:r>
      <w:r w:rsidR="00F05596">
        <w:rPr>
          <w:rFonts w:ascii="Times New Roman" w:hAnsi="Times New Roman"/>
          <w:i w:val="0"/>
          <w:lang w:val="en-US"/>
        </w:rPr>
        <w:t>2020</w:t>
      </w:r>
      <w:r w:rsidRPr="0030636C">
        <w:rPr>
          <w:rFonts w:ascii="Times New Roman" w:hAnsi="Times New Roman"/>
          <w:i w:val="0"/>
          <w:lang w:val="en-US"/>
        </w:rPr>
        <w:t>”, “</w:t>
      </w:r>
      <w:r w:rsidR="00F05596">
        <w:rPr>
          <w:rFonts w:ascii="Times New Roman" w:hAnsi="Times New Roman"/>
          <w:i w:val="0"/>
          <w:lang w:val="en-US"/>
        </w:rPr>
        <w:t>January</w:t>
      </w:r>
      <w:r w:rsidRPr="0030636C">
        <w:rPr>
          <w:rFonts w:ascii="Times New Roman" w:hAnsi="Times New Roman"/>
          <w:i w:val="0"/>
          <w:lang w:val="en-US"/>
        </w:rPr>
        <w:t>”, “</w:t>
      </w:r>
      <w:r w:rsidR="00F05596">
        <w:rPr>
          <w:rFonts w:ascii="Times New Roman" w:hAnsi="Times New Roman"/>
          <w:i w:val="0"/>
          <w:lang w:val="en-US"/>
        </w:rPr>
        <w:t>1</w:t>
      </w:r>
      <w:r w:rsidR="00605568">
        <w:rPr>
          <w:rFonts w:ascii="Times New Roman" w:hAnsi="Times New Roman"/>
          <w:i w:val="0"/>
          <w:lang w:val="en-US"/>
        </w:rPr>
        <w:t>6</w:t>
      </w:r>
      <w:bookmarkStart w:id="1" w:name="_GoBack"/>
      <w:bookmarkEnd w:id="1"/>
      <w:r w:rsidRPr="0030636C">
        <w:rPr>
          <w:rFonts w:ascii="Times New Roman" w:hAnsi="Times New Roman"/>
          <w:i w:val="0"/>
          <w:lang w:val="en-US"/>
        </w:rPr>
        <w:t>” hour</w:t>
      </w:r>
      <w:r w:rsidR="008616F5">
        <w:rPr>
          <w:rFonts w:ascii="Times New Roman" w:hAnsi="Times New Roman"/>
          <w:i w:val="0"/>
          <w:lang w:val="en-US"/>
        </w:rPr>
        <w:t xml:space="preserve"> 11:00</w:t>
      </w:r>
      <w:r w:rsidR="00E01ED2" w:rsidRPr="0030636C">
        <w:rPr>
          <w:rFonts w:ascii="Times New Roman" w:hAnsi="Times New Roman"/>
          <w:i w:val="0"/>
          <w:lang w:val="en-US"/>
        </w:rPr>
        <w:t>.</w:t>
      </w:r>
    </w:p>
    <w:p w:rsidR="009B2CAB" w:rsidRDefault="00D50791" w:rsidP="0065698D">
      <w:pPr>
        <w:pStyle w:val="BodyTextIndent"/>
        <w:spacing w:line="240" w:lineRule="auto"/>
        <w:rPr>
          <w:rFonts w:ascii="Times New Roman" w:hAnsi="Times New Roman"/>
          <w:i w:val="0"/>
          <w:lang w:val="en-US"/>
        </w:rPr>
      </w:pPr>
      <w:r w:rsidRPr="00D50791">
        <w:rPr>
          <w:rFonts w:ascii="Times New Roman" w:hAnsi="Times New Roman"/>
          <w:i w:val="0"/>
          <w:lang w:val="en-US"/>
        </w:rPr>
        <w:t xml:space="preserve">Complaints regarding this procedure must be submitted to the person investigating the complaints related to the procurement at: </w:t>
      </w:r>
      <w:r>
        <w:rPr>
          <w:rFonts w:ascii="Times New Roman" w:hAnsi="Times New Roman"/>
          <w:i w:val="0"/>
          <w:lang w:val="en-US"/>
        </w:rPr>
        <w:t>S</w:t>
      </w:r>
      <w:r w:rsidRPr="00D50791">
        <w:rPr>
          <w:rFonts w:ascii="Times New Roman" w:hAnsi="Times New Roman"/>
          <w:i w:val="0"/>
          <w:lang w:val="en-US"/>
        </w:rPr>
        <w:t>t. Melik-Adamyan, 1</w:t>
      </w:r>
      <w:r>
        <w:rPr>
          <w:rFonts w:ascii="Times New Roman" w:hAnsi="Times New Roman"/>
          <w:i w:val="0"/>
          <w:lang w:val="en-US"/>
        </w:rPr>
        <w:t>, Yerevan</w:t>
      </w:r>
      <w:r w:rsidRPr="00D50791">
        <w:rPr>
          <w:rFonts w:ascii="Times New Roman" w:hAnsi="Times New Roman"/>
          <w:i w:val="0"/>
          <w:lang w:val="en-US"/>
        </w:rPr>
        <w:t>.</w:t>
      </w:r>
      <w:r>
        <w:rPr>
          <w:rFonts w:ascii="Times New Roman" w:hAnsi="Times New Roman"/>
          <w:i w:val="0"/>
          <w:lang w:val="en-US"/>
        </w:rPr>
        <w:t xml:space="preserve"> </w:t>
      </w:r>
      <w:r w:rsidR="003855DE" w:rsidRPr="003855DE">
        <w:rPr>
          <w:rFonts w:ascii="Times New Roman" w:hAnsi="Times New Roman"/>
          <w:i w:val="0"/>
          <w:lang w:val="en-US"/>
        </w:rPr>
        <w:t xml:space="preserve">Appeals </w:t>
      </w:r>
      <w:r w:rsidR="003855DE">
        <w:rPr>
          <w:rFonts w:ascii="Times New Roman" w:hAnsi="Times New Roman"/>
          <w:i w:val="0"/>
          <w:lang w:val="en-US"/>
        </w:rPr>
        <w:t>shall be</w:t>
      </w:r>
      <w:r w:rsidR="003855DE" w:rsidRPr="003855DE">
        <w:rPr>
          <w:rFonts w:ascii="Times New Roman" w:hAnsi="Times New Roman"/>
          <w:i w:val="0"/>
          <w:lang w:val="en-US"/>
        </w:rPr>
        <w:t xml:space="preserve"> carried out in the manner prescribed by the invitation to this competition.</w:t>
      </w:r>
      <w:r w:rsidR="003855DE">
        <w:rPr>
          <w:rFonts w:ascii="Times New Roman" w:hAnsi="Times New Roman"/>
          <w:i w:val="0"/>
          <w:lang w:val="en-US"/>
        </w:rPr>
        <w:t xml:space="preserve"> </w:t>
      </w:r>
      <w:r w:rsidR="00ED6500" w:rsidRPr="00D50791">
        <w:rPr>
          <w:rFonts w:ascii="Times New Roman" w:hAnsi="Times New Roman"/>
          <w:i w:val="0"/>
          <w:lang w:val="en-US"/>
        </w:rPr>
        <w:t xml:space="preserve"> </w:t>
      </w:r>
      <w:r w:rsidR="009B2CAB" w:rsidRPr="009B2CAB">
        <w:rPr>
          <w:rFonts w:ascii="Times New Roman" w:hAnsi="Times New Roman"/>
          <w:i w:val="0"/>
          <w:lang w:val="en-US"/>
        </w:rPr>
        <w:t>Filing a complaint requires payment in the amount of AMD 30,000 (thirty thousand), which should have been transferred to the cash account “900008000482”, opened in the name of the Ministry of Finance.</w:t>
      </w:r>
    </w:p>
    <w:p w:rsidR="000C73B6" w:rsidRDefault="000C73B6" w:rsidP="0065698D">
      <w:pPr>
        <w:pStyle w:val="BodyTextIndent"/>
        <w:spacing w:line="240" w:lineRule="auto"/>
        <w:rPr>
          <w:rFonts w:ascii="Times New Roman" w:hAnsi="Times New Roman"/>
          <w:i w:val="0"/>
          <w:lang w:val="en-US"/>
        </w:rPr>
      </w:pPr>
    </w:p>
    <w:p w:rsidR="00ED6500" w:rsidRPr="000C73B6" w:rsidRDefault="000C73B6" w:rsidP="0065698D">
      <w:pPr>
        <w:pStyle w:val="BodyTextIndent"/>
        <w:spacing w:line="240" w:lineRule="auto"/>
        <w:rPr>
          <w:rFonts w:ascii="Times New Roman" w:hAnsi="Times New Roman"/>
          <w:i w:val="0"/>
          <w:lang w:val="en-US"/>
        </w:rPr>
      </w:pPr>
      <w:r w:rsidRPr="000C73B6">
        <w:rPr>
          <w:rFonts w:ascii="Times New Roman" w:hAnsi="Times New Roman"/>
          <w:i w:val="0"/>
          <w:lang w:val="en-US"/>
        </w:rPr>
        <w:t xml:space="preserve">For more information related to this application, you can contact the secretary of the evaluation committee </w:t>
      </w:r>
      <w:r w:rsidR="00EC4CEC">
        <w:rPr>
          <w:rFonts w:ascii="Times New Roman" w:hAnsi="Times New Roman"/>
          <w:i w:val="0"/>
          <w:lang w:val="en-US"/>
        </w:rPr>
        <w:t>Armen Gevorgyan</w:t>
      </w:r>
    </w:p>
    <w:p w:rsidR="0065698D" w:rsidRPr="00ED6500" w:rsidRDefault="0065698D" w:rsidP="0065698D">
      <w:pPr>
        <w:pStyle w:val="BodyTextIndent"/>
        <w:spacing w:line="240" w:lineRule="auto"/>
        <w:ind w:firstLine="0"/>
        <w:rPr>
          <w:rFonts w:ascii="Times New Roman" w:hAnsi="Times New Roman"/>
          <w:i w:val="0"/>
          <w:lang w:val="af-ZA"/>
        </w:rPr>
      </w:pPr>
      <w:r w:rsidRPr="00ED6500">
        <w:rPr>
          <w:rFonts w:ascii="Times New Roman" w:hAnsi="Times New Roman"/>
          <w:i w:val="0"/>
          <w:lang w:val="af-ZA"/>
        </w:rPr>
        <w:tab/>
      </w:r>
      <w:r w:rsidRPr="00ED6500">
        <w:rPr>
          <w:rFonts w:ascii="Times New Roman" w:hAnsi="Times New Roman"/>
          <w:i w:val="0"/>
          <w:lang w:val="af-ZA"/>
        </w:rPr>
        <w:tab/>
      </w:r>
      <w:r w:rsidRPr="00ED6500">
        <w:rPr>
          <w:rFonts w:ascii="Times New Roman" w:hAnsi="Times New Roman"/>
          <w:i w:val="0"/>
          <w:lang w:val="af-ZA"/>
        </w:rPr>
        <w:tab/>
      </w:r>
      <w:r w:rsidRPr="00ED6500">
        <w:rPr>
          <w:rFonts w:ascii="Times New Roman" w:hAnsi="Times New Roman"/>
          <w:i w:val="0"/>
          <w:lang w:val="af-ZA"/>
        </w:rPr>
        <w:tab/>
        <w:t xml:space="preserve">             </w:t>
      </w:r>
      <w:r w:rsidR="00ED6500" w:rsidRPr="00ED6500">
        <w:rPr>
          <w:rFonts w:ascii="Times New Roman" w:hAnsi="Times New Roman"/>
          <w:i w:val="0"/>
          <w:lang w:val="af-ZA"/>
        </w:rPr>
        <w:t xml:space="preserve">       </w:t>
      </w:r>
    </w:p>
    <w:p w:rsidR="0065698D" w:rsidRPr="00ED6500" w:rsidRDefault="0065698D" w:rsidP="0065698D">
      <w:pPr>
        <w:pStyle w:val="BodyTextIndent"/>
        <w:spacing w:line="240" w:lineRule="auto"/>
        <w:rPr>
          <w:rFonts w:ascii="Times New Roman" w:hAnsi="Times New Roman"/>
          <w:i w:val="0"/>
          <w:lang w:val="af-ZA"/>
        </w:rPr>
      </w:pPr>
      <w:r w:rsidRPr="00ED6500">
        <w:rPr>
          <w:rFonts w:ascii="Times New Roman" w:hAnsi="Times New Roman"/>
          <w:i w:val="0"/>
          <w:lang w:val="af-ZA"/>
        </w:rPr>
        <w:t xml:space="preserve">    </w:t>
      </w:r>
      <w:r w:rsidR="00EC4CEC">
        <w:rPr>
          <w:rFonts w:ascii="Times New Roman" w:hAnsi="Times New Roman"/>
          <w:i w:val="0"/>
          <w:lang w:val="af-ZA"/>
        </w:rPr>
        <w:t xml:space="preserve">                              </w:t>
      </w:r>
      <w:r w:rsidRPr="00ED6500">
        <w:rPr>
          <w:rFonts w:ascii="Times New Roman" w:hAnsi="Times New Roman"/>
          <w:i w:val="0"/>
          <w:lang w:val="af-ZA"/>
        </w:rPr>
        <w:t xml:space="preserve">  </w:t>
      </w:r>
      <w:r w:rsidR="000C73B6">
        <w:rPr>
          <w:rFonts w:ascii="Times New Roman" w:hAnsi="Times New Roman"/>
          <w:i w:val="0"/>
          <w:lang w:val="af-ZA"/>
        </w:rPr>
        <w:t>Telephone</w:t>
      </w:r>
      <w:r w:rsidR="00EC4CEC">
        <w:rPr>
          <w:rFonts w:ascii="Times New Roman" w:hAnsi="Times New Roman"/>
          <w:i w:val="0"/>
          <w:lang w:val="af-ZA"/>
        </w:rPr>
        <w:t xml:space="preserve"> 093 66 66 11</w:t>
      </w:r>
    </w:p>
    <w:p w:rsidR="0065698D" w:rsidRPr="00ED6500" w:rsidRDefault="000C73B6" w:rsidP="00EC4CEC">
      <w:pPr>
        <w:pStyle w:val="BodyTextIndent"/>
        <w:spacing w:line="240" w:lineRule="auto"/>
        <w:ind w:left="2112"/>
        <w:rPr>
          <w:rFonts w:ascii="Times New Roman" w:hAnsi="Times New Roman"/>
          <w:i w:val="0"/>
          <w:lang w:val="af-ZA"/>
        </w:rPr>
      </w:pPr>
      <w:r>
        <w:rPr>
          <w:rFonts w:ascii="Times New Roman" w:hAnsi="Times New Roman"/>
          <w:i w:val="0"/>
          <w:lang w:val="af-ZA"/>
        </w:rPr>
        <w:t>E-mail</w:t>
      </w:r>
      <w:r w:rsidR="0065698D" w:rsidRPr="00ED6500">
        <w:rPr>
          <w:rFonts w:ascii="Times New Roman" w:hAnsi="Times New Roman"/>
          <w:i w:val="0"/>
          <w:lang w:val="af-ZA"/>
        </w:rPr>
        <w:t xml:space="preserve"> </w:t>
      </w:r>
      <w:r w:rsidR="00EC4CEC" w:rsidRPr="00081109">
        <w:rPr>
          <w:rFonts w:ascii="Arial" w:hAnsi="Arial" w:cs="Arial"/>
          <w:sz w:val="22"/>
          <w:szCs w:val="22"/>
        </w:rPr>
        <w:t>L.B.SH.N2krtahamalir@mail.ru</w:t>
      </w:r>
    </w:p>
    <w:p w:rsidR="0065698D" w:rsidRPr="00ED6500" w:rsidRDefault="0065698D" w:rsidP="0065698D">
      <w:pPr>
        <w:pStyle w:val="BodyTextIndent"/>
        <w:spacing w:line="240" w:lineRule="auto"/>
        <w:rPr>
          <w:rFonts w:ascii="Times New Roman" w:hAnsi="Times New Roman"/>
          <w:i w:val="0"/>
          <w:lang w:val="af-ZA"/>
        </w:rPr>
      </w:pPr>
    </w:p>
    <w:p w:rsidR="0065698D" w:rsidRPr="00ED6500" w:rsidRDefault="0065698D" w:rsidP="0065698D">
      <w:pPr>
        <w:pStyle w:val="BodyTextIndent"/>
        <w:spacing w:line="240" w:lineRule="auto"/>
        <w:rPr>
          <w:rFonts w:ascii="Times New Roman" w:hAnsi="Times New Roman"/>
          <w:i w:val="0"/>
          <w:lang w:val="af-ZA"/>
        </w:rPr>
      </w:pPr>
    </w:p>
    <w:p w:rsidR="0065698D" w:rsidRPr="00ED6500" w:rsidRDefault="000C73B6" w:rsidP="0065698D">
      <w:pPr>
        <w:pStyle w:val="BodyTextIndent"/>
        <w:spacing w:line="240" w:lineRule="auto"/>
        <w:ind w:firstLine="0"/>
        <w:jc w:val="left"/>
        <w:rPr>
          <w:rFonts w:ascii="Times New Roman" w:hAnsi="Times New Roman"/>
          <w:i w:val="0"/>
          <w:u w:val="single"/>
          <w:lang w:val="af-ZA"/>
        </w:rPr>
      </w:pPr>
      <w:r>
        <w:rPr>
          <w:rFonts w:ascii="Times New Roman" w:hAnsi="Times New Roman"/>
          <w:i w:val="0"/>
          <w:lang w:val="en-US"/>
        </w:rPr>
        <w:t>Customer</w:t>
      </w:r>
      <w:r w:rsidR="0065698D" w:rsidRPr="00ED6500">
        <w:rPr>
          <w:rFonts w:ascii="Times New Roman" w:hAnsi="Times New Roman"/>
          <w:i w:val="0"/>
          <w:lang w:val="af-ZA"/>
        </w:rPr>
        <w:t xml:space="preserve"> </w:t>
      </w:r>
      <w:r w:rsidR="00EC4CEC" w:rsidRPr="00F05596">
        <w:rPr>
          <w:rFonts w:ascii="Times New Roman" w:hAnsi="Times New Roman"/>
          <w:i w:val="0"/>
          <w:lang w:val="af-ZA"/>
        </w:rPr>
        <w:t>Republican N2 Educational Complex</w:t>
      </w:r>
    </w:p>
    <w:p w:rsidR="0065698D" w:rsidRPr="00ED6500" w:rsidRDefault="0065698D" w:rsidP="00EC4CEC">
      <w:pPr>
        <w:pStyle w:val="BodyTextIndent"/>
        <w:spacing w:line="240" w:lineRule="auto"/>
        <w:ind w:firstLine="0"/>
        <w:rPr>
          <w:rFonts w:ascii="Times New Roman" w:hAnsi="Times New Roman"/>
          <w:b/>
          <w:lang w:val="es-ES"/>
        </w:rPr>
      </w:pPr>
      <w:r w:rsidRPr="00ED6500">
        <w:rPr>
          <w:rFonts w:ascii="Times New Roman" w:hAnsi="Times New Roman"/>
          <w:i w:val="0"/>
          <w:lang w:val="af-ZA"/>
        </w:rPr>
        <w:tab/>
      </w:r>
      <w:r w:rsidRPr="00ED6500">
        <w:rPr>
          <w:rFonts w:ascii="Times New Roman" w:hAnsi="Times New Roman"/>
          <w:i w:val="0"/>
          <w:lang w:val="af-ZA"/>
        </w:rPr>
        <w:tab/>
      </w:r>
      <w:r w:rsidRPr="00ED6500">
        <w:rPr>
          <w:rFonts w:ascii="Times New Roman" w:hAnsi="Times New Roman"/>
          <w:i w:val="0"/>
          <w:lang w:val="af-ZA"/>
        </w:rPr>
        <w:tab/>
      </w:r>
    </w:p>
    <w:p w:rsidR="0065698D" w:rsidRPr="00ED6500" w:rsidRDefault="0065698D" w:rsidP="0065698D">
      <w:pPr>
        <w:pStyle w:val="BodyTextIndent"/>
        <w:spacing w:line="240" w:lineRule="auto"/>
        <w:ind w:left="1404"/>
        <w:rPr>
          <w:rFonts w:ascii="Times New Roman" w:hAnsi="Times New Roman"/>
          <w:i w:val="0"/>
          <w:lang w:val="af-ZA"/>
        </w:rPr>
      </w:pPr>
    </w:p>
    <w:p w:rsidR="0065698D" w:rsidRPr="00ED6500" w:rsidRDefault="0065698D" w:rsidP="0065698D">
      <w:pPr>
        <w:pStyle w:val="BodyTextIndent"/>
        <w:spacing w:line="240" w:lineRule="auto"/>
        <w:ind w:left="1404"/>
        <w:rPr>
          <w:rFonts w:ascii="Times New Roman" w:hAnsi="Times New Roman"/>
          <w:i w:val="0"/>
          <w:lang w:val="af-ZA"/>
        </w:rPr>
      </w:pPr>
    </w:p>
    <w:p w:rsidR="00B91E8A" w:rsidRPr="00ED6500" w:rsidRDefault="00B91E8A">
      <w:pPr>
        <w:rPr>
          <w:rFonts w:ascii="Times New Roman" w:hAnsi="Times New Roman" w:cs="Times New Roman"/>
          <w:lang w:val="af-ZA"/>
        </w:rPr>
      </w:pPr>
    </w:p>
    <w:sectPr w:rsidR="00B91E8A" w:rsidRPr="00ED65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743" w:rsidRDefault="005D5743" w:rsidP="0065698D">
      <w:pPr>
        <w:spacing w:after="0" w:line="240" w:lineRule="auto"/>
      </w:pPr>
      <w:r>
        <w:separator/>
      </w:r>
    </w:p>
  </w:endnote>
  <w:endnote w:type="continuationSeparator" w:id="0">
    <w:p w:rsidR="005D5743" w:rsidRDefault="005D5743" w:rsidP="00656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743" w:rsidRDefault="005D5743" w:rsidP="0065698D">
      <w:pPr>
        <w:spacing w:after="0" w:line="240" w:lineRule="auto"/>
      </w:pPr>
      <w:r>
        <w:separator/>
      </w:r>
    </w:p>
  </w:footnote>
  <w:footnote w:type="continuationSeparator" w:id="0">
    <w:p w:rsidR="005D5743" w:rsidRDefault="005D5743" w:rsidP="0065698D">
      <w:pPr>
        <w:spacing w:after="0" w:line="240" w:lineRule="auto"/>
      </w:pPr>
      <w:r>
        <w:continuationSeparator/>
      </w:r>
    </w:p>
  </w:footnote>
  <w:footnote w:id="1">
    <w:p w:rsidR="001C00A7" w:rsidRPr="0069617F" w:rsidRDefault="0065698D" w:rsidP="00B20D0E">
      <w:pPr>
        <w:pStyle w:val="FootnoteText"/>
        <w:jc w:val="both"/>
        <w:rPr>
          <w:rFonts w:ascii="GHEA Grapalat" w:hAnsi="GHEA Grapalat"/>
          <w:b/>
          <w:bCs/>
          <w:i/>
          <w:sz w:val="16"/>
          <w:szCs w:val="16"/>
          <w:lang w:val="en-US"/>
        </w:rPr>
      </w:pPr>
      <w:r w:rsidRPr="006265F4">
        <w:rPr>
          <w:rFonts w:ascii="GHEA Grapalat" w:hAnsi="GHEA Grapalat"/>
          <w:b/>
          <w:bCs/>
          <w:i/>
          <w:sz w:val="16"/>
          <w:szCs w:val="16"/>
          <w:lang w:val="af-ZA"/>
        </w:rPr>
        <w:t>*</w:t>
      </w:r>
      <w:r w:rsidR="0069617F" w:rsidRPr="0069617F">
        <w:rPr>
          <w:lang w:val="en-US"/>
        </w:rPr>
        <w:t xml:space="preserve"> </w:t>
      </w:r>
      <w:r w:rsidR="0069617F" w:rsidRPr="0069617F">
        <w:rPr>
          <w:rFonts w:ascii="GHEA Grapalat" w:hAnsi="GHEA Grapalat"/>
          <w:b/>
          <w:bCs/>
          <w:i/>
          <w:sz w:val="16"/>
          <w:szCs w:val="16"/>
          <w:lang w:val="en-US"/>
        </w:rPr>
        <w:t>If the purchase is carried out on the basis of a request to indicate the price or urgency in connection with the purchase form from one person, the secretary of the evaluating commission during the preparation of the texts of the announcement and invitation on the basis of this sample document, in all those departments, clauses and paragraphs, including sample forms of documents, submitted by the participants, where the words “open tender” are used, replaces respectively with the words “request for price indication” or “procurement from one person in connection with relevance”,</w:t>
      </w:r>
      <w:r w:rsidR="0069617F">
        <w:rPr>
          <w:rFonts w:ascii="GHEA Grapalat" w:hAnsi="GHEA Grapalat"/>
          <w:b/>
          <w:bCs/>
          <w:i/>
          <w:sz w:val="16"/>
          <w:szCs w:val="16"/>
          <w:lang w:val="en-US"/>
        </w:rPr>
        <w:t xml:space="preserve"> and in the code</w:t>
      </w:r>
      <w:r w:rsidR="00B20D0E" w:rsidRPr="0069617F">
        <w:rPr>
          <w:rFonts w:ascii="GHEA Grapalat" w:hAnsi="GHEA Grapalat"/>
          <w:b/>
          <w:bCs/>
          <w:i/>
          <w:sz w:val="16"/>
          <w:szCs w:val="16"/>
          <w:lang w:val="en-US"/>
        </w:rPr>
        <w:t xml:space="preserve"> </w:t>
      </w:r>
      <w:r w:rsidR="00B20D0E" w:rsidRPr="006265F4">
        <w:rPr>
          <w:rFonts w:ascii="GHEA Grapalat" w:hAnsi="GHEA Grapalat"/>
          <w:b/>
          <w:bCs/>
          <w:i/>
          <w:sz w:val="16"/>
          <w:szCs w:val="16"/>
          <w:lang w:val="af-ZA"/>
        </w:rPr>
        <w:t>«ԲՄԱՊՁԲ»</w:t>
      </w:r>
      <w:r w:rsidR="0069617F">
        <w:rPr>
          <w:rFonts w:ascii="GHEA Grapalat" w:hAnsi="GHEA Grapalat"/>
          <w:b/>
          <w:bCs/>
          <w:i/>
          <w:sz w:val="16"/>
          <w:szCs w:val="16"/>
          <w:lang w:val="af-ZA"/>
        </w:rPr>
        <w:t xml:space="preserve"> word corredpondingly with words</w:t>
      </w:r>
      <w:r w:rsidR="00B20D0E" w:rsidRPr="0069617F">
        <w:rPr>
          <w:rFonts w:ascii="GHEA Grapalat" w:hAnsi="GHEA Grapalat"/>
          <w:b/>
          <w:bCs/>
          <w:i/>
          <w:sz w:val="16"/>
          <w:szCs w:val="16"/>
          <w:lang w:val="en-US"/>
        </w:rPr>
        <w:t xml:space="preserve"> </w:t>
      </w:r>
      <w:r w:rsidR="00B20D0E" w:rsidRPr="006265F4">
        <w:rPr>
          <w:rFonts w:ascii="GHEA Grapalat" w:hAnsi="GHEA Grapalat"/>
          <w:b/>
          <w:bCs/>
          <w:i/>
          <w:sz w:val="16"/>
          <w:szCs w:val="16"/>
          <w:lang w:val="af-ZA"/>
        </w:rPr>
        <w:t>«ԳՀԱՊՁԲ»</w:t>
      </w:r>
      <w:r w:rsidR="00B20D0E" w:rsidRPr="0069617F">
        <w:rPr>
          <w:rFonts w:ascii="GHEA Grapalat" w:hAnsi="GHEA Grapalat"/>
          <w:b/>
          <w:bCs/>
          <w:i/>
          <w:sz w:val="16"/>
          <w:szCs w:val="16"/>
          <w:lang w:val="en-US"/>
        </w:rPr>
        <w:t xml:space="preserve"> </w:t>
      </w:r>
      <w:r w:rsidR="0069617F">
        <w:rPr>
          <w:rFonts w:ascii="GHEA Grapalat" w:hAnsi="GHEA Grapalat"/>
          <w:b/>
          <w:bCs/>
          <w:i/>
          <w:sz w:val="16"/>
          <w:szCs w:val="16"/>
          <w:lang w:val="en-US"/>
        </w:rPr>
        <w:t xml:space="preserve">and </w:t>
      </w:r>
      <w:r w:rsidR="00B20D0E" w:rsidRPr="006265F4">
        <w:rPr>
          <w:rFonts w:ascii="GHEA Grapalat" w:hAnsi="GHEA Grapalat"/>
          <w:b/>
          <w:bCs/>
          <w:i/>
          <w:sz w:val="16"/>
          <w:szCs w:val="16"/>
          <w:lang w:val="af-ZA"/>
        </w:rPr>
        <w:t>«ՀՄԱԱՊՁԲ»</w:t>
      </w:r>
      <w:r w:rsidR="00B20D0E" w:rsidRPr="0069617F">
        <w:rPr>
          <w:rFonts w:ascii="GHEA Grapalat" w:hAnsi="GHEA Grapalat"/>
          <w:b/>
          <w:bCs/>
          <w:i/>
          <w:sz w:val="16"/>
          <w:szCs w:val="16"/>
          <w:lang w:val="en-US"/>
        </w:rPr>
        <w:t>.</w:t>
      </w:r>
    </w:p>
    <w:p w:rsidR="0065698D" w:rsidRPr="006265F4" w:rsidDel="009A5190" w:rsidRDefault="0065698D" w:rsidP="0065698D">
      <w:pPr>
        <w:pStyle w:val="FootnoteText"/>
        <w:jc w:val="both"/>
        <w:rPr>
          <w:del w:id="0" w:author="Vahe Mahtesyan" w:date="2018-02-14T10:15:00Z"/>
          <w:rFonts w:ascii="GHEA Grapalat" w:hAnsi="GHEA Grapalat"/>
          <w:i/>
          <w:sz w:val="16"/>
          <w:szCs w:val="16"/>
          <w:lang w:val="af-ZA"/>
        </w:rPr>
      </w:pPr>
      <w:r w:rsidRPr="006265F4">
        <w:rPr>
          <w:rStyle w:val="FootnoteReference"/>
          <w:rFonts w:ascii="GHEA Grapalat" w:hAnsi="GHEA Grapalat"/>
          <w:sz w:val="16"/>
          <w:szCs w:val="16"/>
        </w:rPr>
        <w:footnoteRef/>
      </w:r>
      <w:r w:rsidRPr="008B1444">
        <w:rPr>
          <w:lang w:val="af-ZA"/>
        </w:rPr>
        <w:t xml:space="preserve"> </w:t>
      </w:r>
      <w:r w:rsidR="00CE36B0" w:rsidRPr="00CE36B0">
        <w:rPr>
          <w:rFonts w:ascii="GHEA Grapalat" w:hAnsi="GHEA Grapalat"/>
          <w:i/>
          <w:sz w:val="16"/>
          <w:szCs w:val="16"/>
          <w:lang w:val="af-ZA"/>
        </w:rPr>
        <w:t xml:space="preserve">If the purchase price does not exceed the thresholds established by the World Trade Organization public procurement agreement, this proposal </w:t>
      </w:r>
      <w:r w:rsidR="00CE36B0">
        <w:rPr>
          <w:rFonts w:ascii="GHEA Grapalat" w:hAnsi="GHEA Grapalat"/>
          <w:i/>
          <w:sz w:val="16"/>
          <w:szCs w:val="16"/>
          <w:lang w:val="af-ZA"/>
        </w:rPr>
        <w:t>shall be</w:t>
      </w:r>
      <w:r w:rsidR="00CE36B0" w:rsidRPr="00CE36B0">
        <w:rPr>
          <w:rFonts w:ascii="GHEA Grapalat" w:hAnsi="GHEA Grapalat"/>
          <w:i/>
          <w:sz w:val="16"/>
          <w:szCs w:val="16"/>
          <w:lang w:val="af-ZA"/>
        </w:rPr>
        <w:t xml:space="preserve"> excluded from the application.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98D"/>
    <w:rsid w:val="00056C34"/>
    <w:rsid w:val="00076547"/>
    <w:rsid w:val="000B77DC"/>
    <w:rsid w:val="000C73B6"/>
    <w:rsid w:val="00192332"/>
    <w:rsid w:val="001B5870"/>
    <w:rsid w:val="001C00A7"/>
    <w:rsid w:val="002A617B"/>
    <w:rsid w:val="002E6EF3"/>
    <w:rsid w:val="0030636C"/>
    <w:rsid w:val="003855DE"/>
    <w:rsid w:val="003A1575"/>
    <w:rsid w:val="003E3676"/>
    <w:rsid w:val="003E52AF"/>
    <w:rsid w:val="00436170"/>
    <w:rsid w:val="004C42CF"/>
    <w:rsid w:val="005005D3"/>
    <w:rsid w:val="005C7590"/>
    <w:rsid w:val="005D5743"/>
    <w:rsid w:val="005E6FE7"/>
    <w:rsid w:val="00605568"/>
    <w:rsid w:val="0065698D"/>
    <w:rsid w:val="0069617F"/>
    <w:rsid w:val="007111A0"/>
    <w:rsid w:val="00761860"/>
    <w:rsid w:val="007E18FB"/>
    <w:rsid w:val="008616F5"/>
    <w:rsid w:val="008B1444"/>
    <w:rsid w:val="008B27AB"/>
    <w:rsid w:val="008D6E93"/>
    <w:rsid w:val="00913E57"/>
    <w:rsid w:val="00944FAC"/>
    <w:rsid w:val="009456DC"/>
    <w:rsid w:val="0098562B"/>
    <w:rsid w:val="009B2CAB"/>
    <w:rsid w:val="00A94C4A"/>
    <w:rsid w:val="00AD11F2"/>
    <w:rsid w:val="00B20D0E"/>
    <w:rsid w:val="00B21597"/>
    <w:rsid w:val="00B76178"/>
    <w:rsid w:val="00B91E8A"/>
    <w:rsid w:val="00BC2EC4"/>
    <w:rsid w:val="00C16EB9"/>
    <w:rsid w:val="00C41766"/>
    <w:rsid w:val="00C730B2"/>
    <w:rsid w:val="00CE36B0"/>
    <w:rsid w:val="00D43EC3"/>
    <w:rsid w:val="00D50791"/>
    <w:rsid w:val="00E01ED2"/>
    <w:rsid w:val="00E048C5"/>
    <w:rsid w:val="00E50AB6"/>
    <w:rsid w:val="00E63B1C"/>
    <w:rsid w:val="00EB7E0B"/>
    <w:rsid w:val="00EC4CEC"/>
    <w:rsid w:val="00ED6500"/>
    <w:rsid w:val="00F05596"/>
    <w:rsid w:val="00F12B0C"/>
    <w:rsid w:val="00F16467"/>
    <w:rsid w:val="00F327BB"/>
    <w:rsid w:val="00F41FFA"/>
    <w:rsid w:val="00F80202"/>
    <w:rsid w:val="00FA28D8"/>
    <w:rsid w:val="00FF2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A30723-56ED-410F-8966-5F85E1D3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65698D"/>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BodyTextIndentChar">
    <w:name w:val="Body Text Indent Char"/>
    <w:aliases w:val=" Char Char, Char Char Char Char Char,Char Char Char Char Char"/>
    <w:basedOn w:val="DefaultParagraphFont"/>
    <w:link w:val="BodyTextIndent"/>
    <w:rsid w:val="0065698D"/>
    <w:rPr>
      <w:rFonts w:ascii="Arial LatArm" w:eastAsia="Times New Roman" w:hAnsi="Arial LatArm" w:cs="Times New Roman"/>
      <w:i/>
      <w:sz w:val="20"/>
      <w:szCs w:val="20"/>
      <w:lang w:val="en-AU" w:eastAsia="en-US"/>
    </w:rPr>
  </w:style>
  <w:style w:type="paragraph" w:styleId="BodyTextIndent3">
    <w:name w:val="Body Text Indent 3"/>
    <w:basedOn w:val="Normal"/>
    <w:link w:val="BodyTextIndent3Char"/>
    <w:rsid w:val="0065698D"/>
    <w:pPr>
      <w:spacing w:after="0" w:line="360" w:lineRule="auto"/>
      <w:ind w:firstLine="567"/>
      <w:jc w:val="both"/>
    </w:pPr>
    <w:rPr>
      <w:rFonts w:ascii="Times Armenian" w:eastAsia="Times New Roman" w:hAnsi="Times Armenian" w:cs="Times New Roman"/>
      <w:sz w:val="20"/>
      <w:szCs w:val="20"/>
      <w:lang w:val="en-US" w:eastAsia="en-US"/>
    </w:rPr>
  </w:style>
  <w:style w:type="character" w:customStyle="1" w:styleId="BodyTextIndent3Char">
    <w:name w:val="Body Text Indent 3 Char"/>
    <w:basedOn w:val="DefaultParagraphFont"/>
    <w:link w:val="BodyTextIndent3"/>
    <w:rsid w:val="0065698D"/>
    <w:rPr>
      <w:rFonts w:ascii="Times Armenian" w:eastAsia="Times New Roman" w:hAnsi="Times Armenian" w:cs="Times New Roman"/>
      <w:sz w:val="20"/>
      <w:szCs w:val="20"/>
      <w:lang w:val="en-US" w:eastAsia="en-US"/>
    </w:rPr>
  </w:style>
  <w:style w:type="paragraph" w:styleId="BodyText">
    <w:name w:val="Body Text"/>
    <w:basedOn w:val="Normal"/>
    <w:link w:val="BodyTextChar"/>
    <w:rsid w:val="0065698D"/>
    <w:pPr>
      <w:spacing w:after="12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rsid w:val="0065698D"/>
    <w:rPr>
      <w:rFonts w:ascii="Times New Roman" w:eastAsia="Times New Roman" w:hAnsi="Times New Roman" w:cs="Times New Roman"/>
      <w:sz w:val="24"/>
      <w:szCs w:val="24"/>
      <w:lang w:val="en-US" w:eastAsia="en-US"/>
    </w:rPr>
  </w:style>
  <w:style w:type="paragraph" w:styleId="FootnoteText">
    <w:name w:val="footnote text"/>
    <w:basedOn w:val="Normal"/>
    <w:link w:val="FootnoteTextChar"/>
    <w:semiHidden/>
    <w:rsid w:val="0065698D"/>
    <w:pPr>
      <w:spacing w:after="0" w:line="240" w:lineRule="auto"/>
    </w:pPr>
    <w:rPr>
      <w:rFonts w:ascii="Times Armenian" w:eastAsia="Times New Roman" w:hAnsi="Times Armenian" w:cs="Times New Roman"/>
      <w:sz w:val="20"/>
      <w:szCs w:val="20"/>
    </w:rPr>
  </w:style>
  <w:style w:type="character" w:customStyle="1" w:styleId="FootnoteTextChar">
    <w:name w:val="Footnote Text Char"/>
    <w:basedOn w:val="DefaultParagraphFont"/>
    <w:link w:val="FootnoteText"/>
    <w:semiHidden/>
    <w:rsid w:val="0065698D"/>
    <w:rPr>
      <w:rFonts w:ascii="Times Armenian" w:eastAsia="Times New Roman" w:hAnsi="Times Armenian" w:cs="Times New Roman"/>
      <w:sz w:val="20"/>
      <w:szCs w:val="20"/>
    </w:rPr>
  </w:style>
  <w:style w:type="character" w:styleId="FootnoteReference">
    <w:name w:val="footnote reference"/>
    <w:semiHidden/>
    <w:rsid w:val="0065698D"/>
    <w:rPr>
      <w:vertAlign w:val="superscript"/>
    </w:rPr>
  </w:style>
  <w:style w:type="character" w:styleId="Emphasis">
    <w:name w:val="Emphasis"/>
    <w:qFormat/>
    <w:rsid w:val="00F055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Sarmen</dc:creator>
  <cp:keywords/>
  <dc:description/>
  <cp:lastModifiedBy>Armen</cp:lastModifiedBy>
  <cp:revision>5</cp:revision>
  <dcterms:created xsi:type="dcterms:W3CDTF">2020-01-07T06:50:00Z</dcterms:created>
  <dcterms:modified xsi:type="dcterms:W3CDTF">2020-01-09T06:33:00Z</dcterms:modified>
</cp:coreProperties>
</file>